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B863BA" w:rsidRDefault="00451003" w:rsidP="00B863BA">
      <w:pPr>
        <w:pStyle w:val="Annexetitle"/>
      </w:pPr>
      <w:r w:rsidRPr="00B863BA">
        <w:t xml:space="preserve">ANNEX </w:t>
      </w:r>
      <w:r w:rsidR="00316B89" w:rsidRPr="00B863BA">
        <w:t>II</w:t>
      </w:r>
      <w:r w:rsidRPr="00B863BA">
        <w:t xml:space="preserve"> - TECHNICAL EXPERIENCE PROFILE </w:t>
      </w:r>
    </w:p>
    <w:p w:rsidR="00BE4950" w:rsidRPr="00316B89" w:rsidRDefault="00BE4950" w:rsidP="003156D3">
      <w:pPr>
        <w:jc w:val="center"/>
        <w:rPr>
          <w:szCs w:val="24"/>
        </w:rPr>
      </w:pPr>
      <w:r w:rsidRPr="00316B89">
        <w:rPr>
          <w:szCs w:val="24"/>
        </w:rPr>
        <w:t>(</w:t>
      </w:r>
      <w:proofErr w:type="gramStart"/>
      <w:r w:rsidRPr="00316B89">
        <w:rPr>
          <w:szCs w:val="24"/>
        </w:rPr>
        <w:t>max</w:t>
      </w:r>
      <w:proofErr w:type="gramEnd"/>
      <w:r w:rsidRPr="00316B89">
        <w:rPr>
          <w:szCs w:val="24"/>
        </w:rPr>
        <w:t xml:space="preserve"> 5 pages)</w:t>
      </w:r>
    </w:p>
    <w:p w:rsidR="00125B3A" w:rsidRPr="00316B89" w:rsidRDefault="00125B3A" w:rsidP="003156D3">
      <w:pPr>
        <w:spacing w:before="120" w:after="120"/>
        <w:rPr>
          <w:b/>
          <w:szCs w:val="24"/>
        </w:rPr>
      </w:pPr>
    </w:p>
    <w:p w:rsidR="00125B3A" w:rsidRPr="00316B89" w:rsidRDefault="00125B3A" w:rsidP="00216EF5">
      <w:pPr>
        <w:tabs>
          <w:tab w:val="left" w:pos="1875"/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316B89">
        <w:rPr>
          <w:b/>
          <w:szCs w:val="24"/>
        </w:rPr>
        <w:t>Profile name:</w:t>
      </w:r>
      <w:r w:rsidR="007842A3" w:rsidRPr="00316B89">
        <w:rPr>
          <w:b/>
          <w:szCs w:val="24"/>
        </w:rPr>
        <w:tab/>
      </w:r>
      <w:r w:rsidR="00216EF5">
        <w:rPr>
          <w:b/>
          <w:szCs w:val="24"/>
        </w:rPr>
        <w:tab/>
      </w:r>
      <w:r w:rsidR="002B0B09" w:rsidRPr="00316B89">
        <w:rPr>
          <w:b/>
          <w:szCs w:val="24"/>
        </w:rPr>
        <w:tab/>
      </w:r>
    </w:p>
    <w:p w:rsidR="00125B3A" w:rsidRPr="00316B89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4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9BB" w:rsidRDefault="003439BB">
      <w:r>
        <w:separator/>
      </w:r>
    </w:p>
  </w:endnote>
  <w:endnote w:type="continuationSeparator" w:id="0">
    <w:p w:rsidR="003439BB" w:rsidRDefault="00343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2EE" w:rsidRDefault="001B62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B62EE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BD4297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B62E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Del="001B62EE" w:rsidRDefault="005D6365" w:rsidP="005D6365">
    <w:pPr>
      <w:pStyle w:val="Footer"/>
      <w:tabs>
        <w:tab w:val="center" w:pos="4111"/>
      </w:tabs>
      <w:jc w:val="right"/>
      <w:rPr>
        <w:del w:id="0" w:author="Liu Lijun" w:date="2020-07-29T13:17:00Z"/>
        <w:rFonts w:ascii="Times New Roman" w:hAnsi="Times New Roman"/>
        <w:sz w:val="14"/>
        <w:szCs w:val="16"/>
      </w:rPr>
    </w:pPr>
    <w:del w:id="1" w:author="Liu Lijun" w:date="2020-07-29T13:17:00Z">
      <w:r w:rsidRPr="005D6365" w:rsidDel="001B62EE">
        <w:rPr>
          <w:rFonts w:ascii="Times New Roman" w:hAnsi="Times New Roman"/>
          <w:sz w:val="14"/>
          <w:szCs w:val="16"/>
          <w:lang w:val="sv-SE"/>
        </w:rPr>
        <w:delText xml:space="preserve">Template reference </w:delText>
      </w:r>
      <w:r w:rsidRPr="005D6365" w:rsidDel="001B62EE">
        <w:rPr>
          <w:rFonts w:ascii="Times New Roman" w:hAnsi="Times New Roman"/>
          <w:sz w:val="14"/>
          <w:szCs w:val="16"/>
        </w:rPr>
        <w:delText>ITER_D_YQ62FP 1.0</w:delText>
      </w:r>
    </w:del>
  </w:p>
  <w:p w:rsidR="00000000" w:rsidRDefault="001B62EE">
    <w:bookmarkStart w:id="2" w:name="_GoBack"/>
    <w:bookmarkEnd w:id="2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B62E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BD429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B62E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9BB" w:rsidRDefault="003439BB">
      <w:r>
        <w:separator/>
      </w:r>
    </w:p>
  </w:footnote>
  <w:footnote w:type="continuationSeparator" w:id="0">
    <w:p w:rsidR="003439BB" w:rsidRDefault="00343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2EE" w:rsidRDefault="001B62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316B89" w:rsidRDefault="00451003" w:rsidP="00451003">
    <w:pPr>
      <w:pStyle w:val="Header"/>
      <w:jc w:val="right"/>
      <w:rPr>
        <w:rFonts w:eastAsia="SimSun"/>
      </w:rPr>
    </w:pPr>
    <w:r w:rsidRPr="00316B89">
      <w:rPr>
        <w:szCs w:val="24"/>
      </w:rPr>
      <w:t>IO/</w:t>
    </w:r>
    <w:r w:rsidR="00316B89">
      <w:rPr>
        <w:szCs w:val="24"/>
      </w:rPr>
      <w:t>20</w:t>
    </w:r>
    <w:r w:rsidRPr="00316B89">
      <w:rPr>
        <w:szCs w:val="24"/>
      </w:rPr>
      <w:t>/</w:t>
    </w:r>
    <w:r w:rsidR="00316B89">
      <w:rPr>
        <w:szCs w:val="24"/>
      </w:rPr>
      <w:t>CFE</w:t>
    </w:r>
    <w:r w:rsidRPr="00316B89">
      <w:rPr>
        <w:szCs w:val="24"/>
      </w:rPr>
      <w:t>/</w:t>
    </w:r>
    <w:r w:rsidR="00316B89">
      <w:rPr>
        <w:szCs w:val="24"/>
      </w:rPr>
      <w:t>1001</w:t>
    </w:r>
    <w:r w:rsidR="00134A94">
      <w:rPr>
        <w:szCs w:val="24"/>
      </w:rPr>
      <w:t>9</w:t>
    </w:r>
    <w:r w:rsidR="00BE54B2">
      <w:rPr>
        <w:szCs w:val="24"/>
      </w:rPr>
      <w:t>487</w:t>
    </w:r>
    <w:r w:rsidR="00BD4297">
      <w:rPr>
        <w:szCs w:val="24"/>
      </w:rPr>
      <w:t>/A</w:t>
    </w:r>
    <w:r w:rsidR="00117553">
      <w:rPr>
        <w:szCs w:val="24"/>
      </w:rPr>
      <w:t>KN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u Lijun">
    <w15:presenceInfo w15:providerId="AD" w15:userId="S-1-5-21-2854862015-1470449784-792596272-513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3439BB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17553"/>
    <w:rsid w:val="001219F2"/>
    <w:rsid w:val="00125B3A"/>
    <w:rsid w:val="00134A94"/>
    <w:rsid w:val="001410D7"/>
    <w:rsid w:val="001705E0"/>
    <w:rsid w:val="0017453F"/>
    <w:rsid w:val="001747E3"/>
    <w:rsid w:val="001940A3"/>
    <w:rsid w:val="001A0128"/>
    <w:rsid w:val="001B5B81"/>
    <w:rsid w:val="001B62EE"/>
    <w:rsid w:val="001C054D"/>
    <w:rsid w:val="001E0D11"/>
    <w:rsid w:val="00216B72"/>
    <w:rsid w:val="00216EF5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16B89"/>
    <w:rsid w:val="00326E1C"/>
    <w:rsid w:val="00330AB8"/>
    <w:rsid w:val="003439BB"/>
    <w:rsid w:val="00354BB1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4F215F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63BA"/>
    <w:rsid w:val="00BB34CA"/>
    <w:rsid w:val="00BB4D35"/>
    <w:rsid w:val="00BC3140"/>
    <w:rsid w:val="00BD4297"/>
    <w:rsid w:val="00BD7504"/>
    <w:rsid w:val="00BE4950"/>
    <w:rsid w:val="00BE54B2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B3A75C2A-2572-47EE-BF0E-17A12769E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B863BA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anmak\AppData\Local\Microsoft\Windows\INetCache\IE\X2IGM37O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839D1-8D95-4980-B3FB-C6DB949D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1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Jeanmart Kristel</dc:creator>
  <cp:keywords>EL3</cp:keywords>
  <cp:lastModifiedBy>Liu Lijun</cp:lastModifiedBy>
  <cp:revision>4</cp:revision>
  <cp:lastPrinted>2017-10-31T13:48:00Z</cp:lastPrinted>
  <dcterms:created xsi:type="dcterms:W3CDTF">2020-07-28T15:36:00Z</dcterms:created>
  <dcterms:modified xsi:type="dcterms:W3CDTF">2020-07-29T11:17:00Z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